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060" w:rsidRPr="00EE5060" w:rsidRDefault="00EE5060" w:rsidP="00EE5060">
      <w:pPr>
        <w:rPr>
          <w:ins w:id="0" w:author="Tibor Barna" w:date="2016-12-01T14:31:00Z"/>
          <w:sz w:val="20"/>
          <w:szCs w:val="20"/>
        </w:rPr>
      </w:pPr>
      <w:ins w:id="1" w:author="Tibor Barna" w:date="2016-12-01T14:31:00Z">
        <w:r w:rsidRPr="00EE5060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4DC61A82" wp14:editId="43F3CF75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E5060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7B6A9A5C" wp14:editId="43B0B9FA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E5060" w:rsidDel="00E701EB">
          <w:rPr>
            <w:sz w:val="20"/>
            <w:szCs w:val="20"/>
          </w:rPr>
          <w:t xml:space="preserve"> </w:t>
        </w:r>
        <w:r w:rsidRPr="00EE5060">
          <w:rPr>
            <w:sz w:val="20"/>
            <w:szCs w:val="20"/>
          </w:rPr>
          <w:tab/>
        </w:r>
        <w:r w:rsidRPr="00EE5060">
          <w:rPr>
            <w:sz w:val="20"/>
            <w:szCs w:val="20"/>
          </w:rPr>
          <w:tab/>
        </w:r>
      </w:ins>
    </w:p>
    <w:p w:rsidR="00EE5060" w:rsidRPr="00EE5060" w:rsidRDefault="00EE5060" w:rsidP="00EE5060">
      <w:pPr>
        <w:rPr>
          <w:ins w:id="2" w:author="Tibor Barna" w:date="2016-12-01T14:31:00Z"/>
          <w:sz w:val="20"/>
          <w:szCs w:val="20"/>
        </w:rPr>
      </w:pPr>
    </w:p>
    <w:p w:rsidR="00EE5060" w:rsidRPr="00EE5060" w:rsidRDefault="00EE5060" w:rsidP="00EE5060">
      <w:pPr>
        <w:rPr>
          <w:ins w:id="3" w:author="Tibor Barna" w:date="2016-12-01T14:31:00Z"/>
          <w:b/>
          <w:sz w:val="20"/>
          <w:szCs w:val="20"/>
        </w:rPr>
      </w:pPr>
      <w:ins w:id="4" w:author="Tibor Barna" w:date="2016-12-01T14:31:00Z">
        <w:r w:rsidRPr="00EE5060">
          <w:rPr>
            <w:sz w:val="20"/>
            <w:szCs w:val="20"/>
          </w:rPr>
          <w:tab/>
        </w:r>
        <w:r w:rsidRPr="00EE5060">
          <w:rPr>
            <w:sz w:val="20"/>
            <w:szCs w:val="20"/>
          </w:rPr>
          <w:tab/>
        </w:r>
        <w:r w:rsidRPr="00EE5060">
          <w:rPr>
            <w:sz w:val="20"/>
            <w:szCs w:val="20"/>
          </w:rPr>
          <w:tab/>
          <w:t xml:space="preserve">    </w:t>
        </w:r>
        <w:r w:rsidRPr="00EE5060">
          <w:rPr>
            <w:sz w:val="20"/>
            <w:szCs w:val="20"/>
          </w:rPr>
          <w:tab/>
        </w:r>
        <w:r w:rsidRPr="00EE5060">
          <w:rPr>
            <w:sz w:val="20"/>
            <w:szCs w:val="20"/>
          </w:rPr>
          <w:tab/>
        </w:r>
        <w:r w:rsidRPr="00EE5060">
          <w:rPr>
            <w:sz w:val="20"/>
            <w:szCs w:val="20"/>
          </w:rPr>
          <w:tab/>
        </w:r>
      </w:ins>
    </w:p>
    <w:p w:rsidR="00EE5060" w:rsidRPr="00EE5060" w:rsidRDefault="00EE5060" w:rsidP="00EE5060">
      <w:pPr>
        <w:rPr>
          <w:ins w:id="5" w:author="Tibor Barna" w:date="2016-12-01T14:31:00Z"/>
          <w:b/>
          <w:sz w:val="20"/>
          <w:szCs w:val="20"/>
        </w:rPr>
      </w:pPr>
    </w:p>
    <w:p w:rsidR="00EE5060" w:rsidRPr="00EE5060" w:rsidRDefault="00EE5060" w:rsidP="00EE5060">
      <w:pPr>
        <w:rPr>
          <w:ins w:id="6" w:author="Tibor Barna" w:date="2016-12-01T14:31:00Z"/>
          <w:b/>
          <w:sz w:val="20"/>
          <w:szCs w:val="20"/>
        </w:rPr>
      </w:pPr>
    </w:p>
    <w:p w:rsidR="00EE5060" w:rsidRPr="00EE5060" w:rsidRDefault="00EE5060" w:rsidP="00EE5060">
      <w:pPr>
        <w:rPr>
          <w:ins w:id="7" w:author="Tibor Barna" w:date="2016-12-01T14:31:00Z"/>
          <w:b/>
          <w:sz w:val="20"/>
          <w:szCs w:val="20"/>
        </w:rPr>
      </w:pPr>
    </w:p>
    <w:p w:rsidR="00EE5060" w:rsidRPr="00EE5060" w:rsidRDefault="00EE5060" w:rsidP="00EE5060">
      <w:pPr>
        <w:rPr>
          <w:ins w:id="8" w:author="Tibor Barna" w:date="2016-12-01T14:31:00Z"/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ins w:id="9" w:author="Tibor Barna" w:date="2016-12-01T14:31:00Z"/>
          <w:rFonts w:ascii="Arial" w:hAnsi="Arial" w:cs="Arial"/>
          <w:sz w:val="20"/>
          <w:szCs w:val="20"/>
        </w:rPr>
      </w:pPr>
      <w:ins w:id="10" w:author="Tibor Barna" w:date="2016-12-01T14:31:00Z">
        <w:r w:rsidRPr="00EE5060">
          <w:rPr>
            <w:rFonts w:ascii="Arial" w:hAnsi="Arial" w:cs="Arial"/>
            <w:sz w:val="20"/>
            <w:szCs w:val="20"/>
          </w:rPr>
          <w:t>Európska únia</w:t>
        </w:r>
      </w:ins>
    </w:p>
    <w:p w:rsidR="00EE5060" w:rsidRPr="00EE5060" w:rsidRDefault="00EE5060" w:rsidP="00EE5060">
      <w:pPr>
        <w:ind w:right="6802"/>
        <w:jc w:val="center"/>
        <w:rPr>
          <w:ins w:id="11" w:author="Tibor Barna" w:date="2016-12-01T14:31:00Z"/>
          <w:rFonts w:ascii="Arial" w:hAnsi="Arial" w:cs="Arial"/>
          <w:sz w:val="20"/>
          <w:szCs w:val="20"/>
        </w:rPr>
      </w:pPr>
      <w:ins w:id="12" w:author="Tibor Barna" w:date="2016-12-01T14:31:00Z">
        <w:r w:rsidRPr="00EE5060">
          <w:rPr>
            <w:rFonts w:ascii="Arial" w:hAnsi="Arial" w:cs="Arial"/>
            <w:sz w:val="20"/>
            <w:szCs w:val="20"/>
          </w:rPr>
          <w:t>Európsky fond regionálneho</w:t>
        </w:r>
      </w:ins>
    </w:p>
    <w:p w:rsidR="00EE5060" w:rsidRPr="00EE5060" w:rsidRDefault="00EE5060" w:rsidP="00EE5060">
      <w:pPr>
        <w:ind w:right="6802"/>
        <w:jc w:val="center"/>
        <w:rPr>
          <w:ins w:id="13" w:author="Tibor Barna" w:date="2016-12-01T14:31:00Z"/>
          <w:b/>
          <w:sz w:val="20"/>
          <w:szCs w:val="20"/>
        </w:rPr>
      </w:pPr>
      <w:ins w:id="14" w:author="Tibor Barna" w:date="2016-12-01T14:31:00Z">
        <w:r w:rsidRPr="00EE5060">
          <w:rPr>
            <w:rFonts w:ascii="Arial" w:hAnsi="Arial" w:cs="Arial"/>
            <w:sz w:val="20"/>
            <w:szCs w:val="20"/>
          </w:rPr>
          <w:t>rozvoja</w:t>
        </w:r>
      </w:ins>
    </w:p>
    <w:p w:rsidR="00D61BB6" w:rsidRPr="006479DF" w:rsidDel="00EE5060" w:rsidRDefault="00066390" w:rsidP="00D61BB6">
      <w:pPr>
        <w:rPr>
          <w:del w:id="15" w:author="Tibor Barna" w:date="2016-12-01T14:31:00Z"/>
          <w:sz w:val="20"/>
          <w:szCs w:val="20"/>
        </w:rPr>
      </w:pPr>
      <w:del w:id="16" w:author="Tibor Barna" w:date="2016-12-01T14:31:00Z">
        <w:r w:rsidDel="00EE5060">
          <w:rPr>
            <w:noProof/>
          </w:rPr>
          <w:drawing>
            <wp:anchor distT="0" distB="0" distL="114300" distR="114300" simplePos="0" relativeHeight="251659264" behindDoc="1" locked="0" layoutInCell="1" allowOverlap="1" wp14:anchorId="40A8D072" wp14:editId="27518566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0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58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Del="00EE5060">
          <w:rPr>
            <w:noProof/>
          </w:rPr>
          <w:drawing>
            <wp:anchor distT="0" distB="0" distL="114300" distR="114300" simplePos="0" relativeHeight="251655168" behindDoc="0" locked="0" layoutInCell="1" allowOverlap="1" wp14:anchorId="7D7767AD" wp14:editId="68D15EF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0" b="0"/>
              <wp:wrapSquare wrapText="bothSides"/>
              <wp:docPr id="6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E5060">
          <w:rPr>
            <w:sz w:val="20"/>
            <w:szCs w:val="20"/>
          </w:rPr>
          <w:delText xml:space="preserve"> </w:delText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</w:r>
        <w:r w:rsidDel="00EE5060">
          <w:rPr>
            <w:noProof/>
          </w:rPr>
          <w:drawing>
            <wp:anchor distT="0" distB="0" distL="114300" distR="114300" simplePos="0" relativeHeight="251654144" behindDoc="0" locked="1" layoutInCell="1" allowOverlap="1" wp14:anchorId="43343092" wp14:editId="443835E5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0" b="0"/>
              <wp:wrapSquare wrapText="bothSides"/>
              <wp:docPr id="7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E5060">
          <w:rPr>
            <w:sz w:val="20"/>
            <w:szCs w:val="20"/>
          </w:rPr>
          <w:delText xml:space="preserve">    </w:delText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</w:r>
        <w:r w:rsidR="00D61BB6" w:rsidRPr="006479DF" w:rsidDel="00EE5060">
          <w:rPr>
            <w:sz w:val="20"/>
            <w:szCs w:val="20"/>
          </w:rPr>
          <w:tab/>
          <w:delText xml:space="preserve">         </w:delText>
        </w:r>
      </w:del>
    </w:p>
    <w:p w:rsidR="00D61BB6" w:rsidRPr="006479DF" w:rsidDel="00EE5060" w:rsidRDefault="00D61BB6" w:rsidP="00D61BB6">
      <w:pPr>
        <w:jc w:val="center"/>
        <w:rPr>
          <w:del w:id="17" w:author="Tibor Barna" w:date="2016-12-01T14:31:00Z"/>
          <w:sz w:val="20"/>
          <w:szCs w:val="20"/>
        </w:rPr>
      </w:pPr>
    </w:p>
    <w:p w:rsidR="00D61BB6" w:rsidDel="00EE5060" w:rsidRDefault="00D61BB6" w:rsidP="00D61BB6">
      <w:pPr>
        <w:jc w:val="center"/>
        <w:rPr>
          <w:del w:id="18" w:author="Tibor Barna" w:date="2016-12-01T14:31:00Z"/>
          <w:b/>
          <w:sz w:val="20"/>
          <w:szCs w:val="20"/>
        </w:rPr>
      </w:pPr>
    </w:p>
    <w:p w:rsidR="009836CF" w:rsidDel="00EE5060" w:rsidRDefault="009836CF" w:rsidP="00D61BB6">
      <w:pPr>
        <w:jc w:val="center"/>
        <w:rPr>
          <w:del w:id="19" w:author="Tibor Barna" w:date="2016-12-01T14:31:00Z"/>
          <w:b/>
          <w:sz w:val="20"/>
          <w:szCs w:val="20"/>
        </w:rPr>
      </w:pPr>
    </w:p>
    <w:p w:rsidR="009836CF" w:rsidDel="00EE5060" w:rsidRDefault="009836CF" w:rsidP="00D61BB6">
      <w:pPr>
        <w:jc w:val="center"/>
        <w:rPr>
          <w:del w:id="20" w:author="Tibor Barna" w:date="2016-12-01T14:31:00Z"/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21" w:author="Tibor Barna" w:date="2016-12-01T14:32:00Z">
            <w:r w:rsidR="00C35C73" w:rsidDel="00EE5060">
              <w:rPr>
                <w:b/>
                <w:sz w:val="32"/>
                <w:szCs w:val="32"/>
              </w:rPr>
              <w:delText>2</w:delText>
            </w:r>
          </w:del>
          <w:ins w:id="22" w:author="Tibor Barna" w:date="2016-12-01T14:32:00Z">
            <w:r w:rsidR="00EE5060">
              <w:rPr>
                <w:b/>
                <w:sz w:val="32"/>
                <w:szCs w:val="32"/>
              </w:rPr>
              <w:t>3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Del="00EE5060" w:rsidRDefault="00D61BB6" w:rsidP="006479DF">
      <w:pPr>
        <w:rPr>
          <w:del w:id="23" w:author="Tibor Barna" w:date="2016-12-01T14:31:00Z"/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ins w:id="24" w:author="Tibor Barna" w:date="2016-12-01T14:43:00Z"/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ins w:id="25" w:author="Tibor Barna" w:date="2016-12-01T14:43:00Z">
              <w:r>
                <w:rPr>
                  <w:szCs w:val="20"/>
                </w:rPr>
                <w:t>Sprostredkovateľské orgány</w:t>
              </w:r>
            </w:ins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Del="006500DC" w:rsidRDefault="006500DC" w:rsidP="006A5157">
            <w:pPr>
              <w:jc w:val="both"/>
              <w:rPr>
                <w:del w:id="26" w:author="Kramár Róbert" w:date="2017-01-10T10:14:00Z"/>
                <w:szCs w:val="20"/>
              </w:rPr>
            </w:pPr>
            <w:ins w:id="27" w:author="Kramár Róbert" w:date="2017-01-10T10:14:00Z">
              <w:r>
                <w:rPr>
                  <w:szCs w:val="20"/>
                </w:rPr>
                <w:t>Úrad podpredsedu vlády SR pre investície a</w:t>
              </w:r>
              <w:del w:id="28" w:author="Hudec Branislav" w:date="2017-02-01T17:35:00Z">
                <w:r w:rsidDel="00F8487A">
                  <w:rPr>
                    <w:szCs w:val="20"/>
                  </w:rPr>
                  <w:delText xml:space="preserve"> </w:delText>
                </w:r>
              </w:del>
            </w:ins>
            <w:ins w:id="29" w:author="Hudec Branislav" w:date="2017-02-01T17:35:00Z">
              <w:r w:rsidR="00F8487A">
                <w:rPr>
                  <w:szCs w:val="20"/>
                </w:rPr>
                <w:t> </w:t>
              </w:r>
            </w:ins>
            <w:ins w:id="30" w:author="Kramár Róbert" w:date="2017-01-10T10:14:00Z">
              <w:r>
                <w:rPr>
                  <w:szCs w:val="20"/>
                </w:rPr>
                <w:t>informatizáciu</w:t>
              </w:r>
            </w:ins>
            <w:ins w:id="31" w:author="Hudec Branislav" w:date="2017-02-01T17:35:00Z">
              <w:r w:rsidR="00F8487A">
                <w:rPr>
                  <w:szCs w:val="20"/>
                </w:rPr>
                <w:t xml:space="preserve"> </w:t>
              </w:r>
            </w:ins>
            <w:del w:id="32" w:author="Kramár Róbert" w:date="2017-01-10T10:14:00Z">
              <w:r w:rsidR="0084743A" w:rsidDel="006500DC">
                <w:rPr>
                  <w:szCs w:val="20"/>
                </w:rPr>
                <w:delText>Úrad vlády SR</w:delText>
              </w:r>
            </w:del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24729B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EE5060" w:rsidP="00EE5060">
                <w:pPr>
                  <w:jc w:val="both"/>
                  <w:rPr>
                    <w:szCs w:val="20"/>
                  </w:rPr>
                </w:pPr>
                <w:del w:id="33" w:author="Tibor Barna" w:date="2016-12-01T14:32:00Z">
                  <w:r w:rsidDel="00EE5060">
                    <w:rPr>
                      <w:szCs w:val="20"/>
                    </w:rPr>
                    <w:delText>11.02.2016</w:delText>
                  </w:r>
                </w:del>
                <w:ins w:id="34" w:author="Hudec Branislav" w:date="2017-02-01T17:35:00Z">
                  <w:del w:id="35" w:author="Tibor Barna" w:date="2017-03-28T12:39:00Z">
                    <w:r w:rsidR="00F8487A" w:rsidDel="0071042F">
                      <w:rPr>
                        <w:szCs w:val="20"/>
                      </w:rPr>
                      <w:delText>xx.xx17</w:delText>
                    </w:r>
                  </w:del>
                </w:ins>
                <w:ins w:id="36" w:author="Tibor Barna" w:date="2017-03-28T12:39:00Z">
                  <w:r w:rsidR="0071042F">
                    <w:rPr>
                      <w:szCs w:val="20"/>
                    </w:rPr>
                    <w:t>28.03.2017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EE5060" w:rsidP="00EE5060">
                <w:pPr>
                  <w:jc w:val="both"/>
                  <w:rPr>
                    <w:szCs w:val="20"/>
                  </w:rPr>
                </w:pPr>
                <w:del w:id="37" w:author="Tibor Barna" w:date="2016-12-01T14:32:00Z">
                  <w:r w:rsidDel="00EE5060">
                    <w:rPr>
                      <w:szCs w:val="20"/>
                    </w:rPr>
                    <w:delText>11.02.2016</w:delText>
                  </w:r>
                </w:del>
                <w:ins w:id="38" w:author="Hudec Branislav" w:date="2017-02-01T17:35:00Z">
                  <w:del w:id="39" w:author="Tibor Barna" w:date="2017-03-28T12:39:00Z">
                    <w:r w:rsidR="00F8487A" w:rsidDel="0071042F">
                      <w:rPr>
                        <w:szCs w:val="20"/>
                      </w:rPr>
                      <w:delText>xx.xx17</w:delText>
                    </w:r>
                  </w:del>
                </w:ins>
                <w:ins w:id="40" w:author="Tibor Barna" w:date="2017-03-28T12:39:00Z">
                  <w:r w:rsidR="0071042F">
                    <w:rPr>
                      <w:szCs w:val="20"/>
                    </w:rPr>
                    <w:t>28.03.2017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ins w:id="41" w:author="Hudec Branislav" w:date="2017-03-27T16:43:00Z"/>
                <w:szCs w:val="20"/>
              </w:rPr>
            </w:pPr>
            <w:ins w:id="42" w:author="Hudec Branislav" w:date="2017-03-27T16:43:00Z">
              <w:r w:rsidRPr="004F3B2D">
                <w:rPr>
                  <w:szCs w:val="20"/>
                </w:rPr>
                <w:t>JUDr. Denisa Žiláková</w:t>
              </w:r>
            </w:ins>
          </w:p>
          <w:p w:rsidR="009836CF" w:rsidDel="00EE5060" w:rsidRDefault="004F3B2D" w:rsidP="004F3B2D">
            <w:pPr>
              <w:jc w:val="both"/>
              <w:rPr>
                <w:del w:id="43" w:author="Tibor Barna" w:date="2016-12-01T14:31:00Z"/>
                <w:szCs w:val="20"/>
              </w:rPr>
            </w:pPr>
            <w:ins w:id="44" w:author="Hudec Branislav" w:date="2017-03-27T16:43:00Z">
              <w:r w:rsidRPr="004F3B2D">
                <w:rPr>
                  <w:szCs w:val="20"/>
                </w:rPr>
                <w:t xml:space="preserve">generálna riaditeľka sekcie centrálny koordinačný orgán </w:t>
              </w:r>
            </w:ins>
            <w:bookmarkStart w:id="45" w:name="_GoBack"/>
            <w:bookmarkEnd w:id="45"/>
            <w:del w:id="46" w:author="Tibor Barna" w:date="2016-12-01T14:31:00Z">
              <w:r w:rsidR="00C214B6" w:rsidDel="00EE5060">
                <w:rPr>
                  <w:szCs w:val="20"/>
                </w:rPr>
                <w:delText>Ing. Igor Federič</w:delText>
              </w:r>
            </w:del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del w:id="47" w:author="Tibor Barna" w:date="2016-12-01T14:31:00Z">
              <w:r w:rsidDel="00EE5060">
                <w:rPr>
                  <w:szCs w:val="20"/>
                </w:rPr>
                <w:delText>vedúci Úradu vlády SR</w:delText>
              </w:r>
            </w:del>
          </w:p>
        </w:tc>
      </w:tr>
    </w:tbl>
    <w:p w:rsidR="008F1723" w:rsidRDefault="008F1723" w:rsidP="003F40B7">
      <w:pPr>
        <w:spacing w:before="120" w:after="120"/>
        <w:jc w:val="both"/>
        <w:rPr>
          <w:ins w:id="48" w:author="Tibor Barna" w:date="2016-12-01T14:45:00Z"/>
        </w:rPr>
      </w:pPr>
      <w:ins w:id="49" w:author="Tibor Barna" w:date="2016-12-01T14:43:00Z">
        <w:r w:rsidRPr="008F1723">
          <w:lastRenderedPageBreak/>
          <w:t>Kontrolné zoznamy ku kontrole verejného obstarávania a</w:t>
        </w:r>
        <w:r>
          <w:t> </w:t>
        </w:r>
        <w:r w:rsidRPr="008F1723">
          <w:t>obstarávania</w:t>
        </w:r>
        <w:r>
          <w:t xml:space="preserve"> slúžia </w:t>
        </w:r>
      </w:ins>
      <w:ins w:id="50" w:author="Tibor Barna" w:date="2016-12-01T14:45:00Z">
        <w:r>
          <w:t xml:space="preserve">na </w:t>
        </w:r>
        <w:r w:rsidRPr="008F1723">
          <w:t>kontrol</w:t>
        </w:r>
        <w:r>
          <w:t>u</w:t>
        </w:r>
        <w:r w:rsidRPr="008F1723">
          <w:t xml:space="preserve"> verejného obstarávania a</w:t>
        </w:r>
        <w:r>
          <w:t> </w:t>
        </w:r>
        <w:r w:rsidRPr="008F1723">
          <w:t>obstarávania</w:t>
        </w:r>
        <w:r>
          <w:t xml:space="preserve">, pričom ich </w:t>
        </w:r>
      </w:ins>
      <w:ins w:id="51" w:author="Tibor Barna" w:date="2016-12-01T14:42:00Z">
        <w:r w:rsidRPr="003F40B7">
          <w:t>tvor</w:t>
        </w:r>
      </w:ins>
      <w:ins w:id="52" w:author="Tibor Barna" w:date="2016-12-01T14:45:00Z">
        <w:r>
          <w:t>ia</w:t>
        </w:r>
      </w:ins>
      <w:ins w:id="53" w:author="Tibor Barna" w:date="2016-12-01T14:42:00Z">
        <w:r w:rsidRPr="003F40B7">
          <w:t xml:space="preserve"> nasledujúc</w:t>
        </w:r>
      </w:ins>
      <w:ins w:id="54" w:author="Tibor Barna" w:date="2016-12-01T14:45:00Z">
        <w:r>
          <w:t>e</w:t>
        </w:r>
      </w:ins>
      <w:ins w:id="55" w:author="Tibor Barna" w:date="2016-12-01T14:42:00Z">
        <w:r w:rsidRPr="003F40B7">
          <w:t xml:space="preserve"> </w:t>
        </w:r>
      </w:ins>
      <w:ins w:id="56" w:author="Tibor Barna" w:date="2016-12-01T14:45:00Z">
        <w:r>
          <w:t>prílohy</w:t>
        </w:r>
      </w:ins>
      <w:ins w:id="57" w:author="Tibor Barna" w:date="2016-12-01T14:42:00Z">
        <w:r w:rsidRPr="003F40B7">
          <w:t>:</w:t>
        </w:r>
      </w:ins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ins w:id="58" w:author="Tibor Barna" w:date="2016-12-01T14:44:00Z"/>
        </w:rPr>
      </w:pPr>
      <w:ins w:id="59" w:author="Tibor Barna" w:date="2016-12-01T14:44:00Z">
        <w:r w:rsidRPr="008F1723">
          <w:t xml:space="preserve">Kontrolné zoznamy ku kontrole verejného obstarávania a obstarávania </w:t>
        </w:r>
        <w:r>
          <w:t>podľa zákona</w:t>
        </w:r>
      </w:ins>
      <w:ins w:id="60" w:author="Tibor Barna" w:date="2016-12-01T14:48:00Z">
        <w:r w:rsidR="003F40B7">
          <w:t xml:space="preserve"> </w:t>
        </w:r>
      </w:ins>
      <w:ins w:id="61" w:author="Hudec Branislav" w:date="2017-02-01T18:12:00Z">
        <w:r w:rsidR="008D03B5">
          <w:t xml:space="preserve">                  </w:t>
        </w:r>
      </w:ins>
      <w:ins w:id="62" w:author="Tibor Barna" w:date="2016-12-01T14:48:00Z">
        <w:del w:id="63" w:author="Hudec Branislav" w:date="2017-02-01T18:12:00Z">
          <w:r w:rsidR="003F40B7" w:rsidDel="008D03B5">
            <w:delText xml:space="preserve">NR SR </w:delText>
          </w:r>
        </w:del>
      </w:ins>
      <w:ins w:id="64" w:author="Tibor Barna" w:date="2016-12-01T14:44:00Z">
        <w:r>
          <w:t>č. 25/2006</w:t>
        </w:r>
      </w:ins>
      <w:ins w:id="65" w:author="Tibor Barna" w:date="2016-12-01T14:46:00Z">
        <w:r w:rsidR="003F40B7">
          <w:t xml:space="preserve"> </w:t>
        </w:r>
      </w:ins>
      <w:ins w:id="66" w:author="Tibor Barna" w:date="2016-12-01T14:50:00Z">
        <w:r w:rsidR="00AA66EB">
          <w:t xml:space="preserve">Z. z. </w:t>
        </w:r>
      </w:ins>
      <w:ins w:id="67" w:author="Tibor Barna" w:date="2016-12-01T14:46:00Z">
        <w:r w:rsidR="003F40B7">
          <w:t>o verejnom obstarávaní a o zmene a doplnení niektorých zákonov</w:t>
        </w:r>
      </w:ins>
      <w:ins w:id="68" w:author="Tibor Barna" w:date="2016-12-01T14:47:00Z">
        <w:r w:rsidR="003F40B7">
          <w:t xml:space="preserve"> v znení neskorších predpisov</w:t>
        </w:r>
      </w:ins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ins w:id="69" w:author="Tibor Barna" w:date="2016-12-01T14:44:00Z">
        <w:r w:rsidRPr="008F1723">
          <w:t xml:space="preserve">Kontrolné zoznamy ku kontrole verejného obstarávania a obstarávania </w:t>
        </w:r>
        <w:r>
          <w:t xml:space="preserve">podľa zákona </w:t>
        </w:r>
      </w:ins>
      <w:ins w:id="70" w:author="Hudec Branislav" w:date="2017-02-01T18:13:00Z">
        <w:r w:rsidR="008D03B5">
          <w:t xml:space="preserve">               </w:t>
        </w:r>
      </w:ins>
      <w:ins w:id="71" w:author="Tibor Barna" w:date="2016-12-01T14:48:00Z">
        <w:del w:id="72" w:author="Hudec Branislav" w:date="2017-02-01T18:13:00Z">
          <w:r w:rsidR="003F40B7" w:rsidDel="008D03B5">
            <w:delText xml:space="preserve">NR SR </w:delText>
          </w:r>
        </w:del>
      </w:ins>
      <w:ins w:id="73" w:author="Tibor Barna" w:date="2016-12-01T14:44:00Z">
        <w:r>
          <w:t>č. 343/2015</w:t>
        </w:r>
      </w:ins>
      <w:ins w:id="74" w:author="Tibor Barna" w:date="2016-12-01T14:47:00Z">
        <w:r w:rsidR="003F40B7">
          <w:t xml:space="preserve"> </w:t>
        </w:r>
      </w:ins>
      <w:ins w:id="75" w:author="Tibor Barna" w:date="2016-12-01T14:50:00Z">
        <w:r w:rsidR="00AA66EB">
          <w:t xml:space="preserve">Z. z. </w:t>
        </w:r>
      </w:ins>
      <w:ins w:id="76" w:author="Tibor Barna" w:date="2016-12-01T14:47:00Z">
        <w:r w:rsidR="003F40B7">
          <w:t>o verejnom obstarávaní a o zmene a doplnení niektorých zákonov v znení neskorších predpisov</w:t>
        </w:r>
      </w:ins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9B" w:rsidRDefault="0024729B" w:rsidP="00B948E0">
      <w:r>
        <w:separator/>
      </w:r>
    </w:p>
  </w:endnote>
  <w:endnote w:type="continuationSeparator" w:id="0">
    <w:p w:rsidR="0024729B" w:rsidRDefault="0024729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A3434D" wp14:editId="2F59AF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BFC1FD" wp14:editId="3D81D00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71042F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9B" w:rsidRDefault="0024729B" w:rsidP="00B948E0">
      <w:r>
        <w:separator/>
      </w:r>
    </w:p>
  </w:footnote>
  <w:footnote w:type="continuationSeparator" w:id="0">
    <w:p w:rsidR="0024729B" w:rsidRDefault="0024729B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99658A" wp14:editId="11D938E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7-03-28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8F1723" w:rsidP="0045303B">
        <w:pPr>
          <w:pStyle w:val="Hlavika"/>
          <w:jc w:val="right"/>
        </w:pPr>
        <w:del w:id="77" w:author="Tibor Barna" w:date="2016-12-01T14:35:00Z">
          <w:r w:rsidDel="008F1723">
            <w:rPr>
              <w:szCs w:val="20"/>
            </w:rPr>
            <w:delText>11.02.2016</w:delText>
          </w:r>
        </w:del>
        <w:ins w:id="78" w:author="Tibor Barna" w:date="2017-03-28T12:39:00Z">
          <w:r w:rsidR="0071042F">
            <w:rPr>
              <w:szCs w:val="20"/>
            </w:rPr>
            <w:t>28.03.2017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1745"/>
    <w:rsid w:val="001456C1"/>
    <w:rsid w:val="0014641E"/>
    <w:rsid w:val="0015233E"/>
    <w:rsid w:val="00161B33"/>
    <w:rsid w:val="001622F7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C2544"/>
    <w:rsid w:val="003D0894"/>
    <w:rsid w:val="003D568C"/>
    <w:rsid w:val="003E72A0"/>
    <w:rsid w:val="003E7A8E"/>
    <w:rsid w:val="003F40B7"/>
    <w:rsid w:val="003F7258"/>
    <w:rsid w:val="00400EE4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5092"/>
    <w:rsid w:val="00CC78C8"/>
    <w:rsid w:val="00CD2B96"/>
    <w:rsid w:val="00CD3D13"/>
    <w:rsid w:val="00CD4054"/>
    <w:rsid w:val="00CE38C5"/>
    <w:rsid w:val="00CE7535"/>
    <w:rsid w:val="00D05350"/>
    <w:rsid w:val="00D11736"/>
    <w:rsid w:val="00D12E0B"/>
    <w:rsid w:val="00D17CFD"/>
    <w:rsid w:val="00D434C3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5C58"/>
    <w:rsid w:val="001169A0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86516F"/>
    <w:rsid w:val="00913E1F"/>
    <w:rsid w:val="00A75A21"/>
    <w:rsid w:val="00A8120D"/>
    <w:rsid w:val="00AE2C60"/>
    <w:rsid w:val="00AE5524"/>
    <w:rsid w:val="00BF4F3E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8A10B-135C-45B2-9E23-BD2C4DE0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7</cp:revision>
  <cp:lastPrinted>2016-01-04T09:51:00Z</cp:lastPrinted>
  <dcterms:created xsi:type="dcterms:W3CDTF">2017-01-10T13:58:00Z</dcterms:created>
  <dcterms:modified xsi:type="dcterms:W3CDTF">2017-03-28T10:39:00Z</dcterms:modified>
</cp:coreProperties>
</file>